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AE8" w:rsidRPr="007A5DBB" w:rsidRDefault="00860AE8" w:rsidP="00860AE8">
      <w:pPr>
        <w:jc w:val="center"/>
        <w:rPr>
          <w:b/>
          <w:noProof/>
          <w:u w:val="single"/>
        </w:rPr>
      </w:pPr>
      <w:r>
        <w:tab/>
      </w:r>
      <w:r>
        <w:tab/>
      </w:r>
      <w:r w:rsidRPr="007A5DBB">
        <w:rPr>
          <w:b/>
          <w:noProof/>
          <w:u w:val="single"/>
        </w:rPr>
        <w:t>Kalkulációs adatlap</w:t>
      </w:r>
    </w:p>
    <w:p w:rsidR="005B765E" w:rsidRPr="00953F6B" w:rsidRDefault="005B765E" w:rsidP="0093083E">
      <w:pPr>
        <w:jc w:val="both"/>
        <w:rPr>
          <w:noProof/>
        </w:rPr>
      </w:pPr>
      <w:bookmarkStart w:id="0" w:name="_GoBack"/>
      <w:bookmarkEnd w:id="0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4669"/>
        <w:gridCol w:w="2092"/>
        <w:gridCol w:w="4052"/>
        <w:gridCol w:w="1984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A22F68" w:rsidP="0040205D">
            <w:pPr>
              <w:rPr>
                <w:bCs/>
              </w:rPr>
            </w:pPr>
            <w:r>
              <w:rPr>
                <w:bCs/>
              </w:rPr>
              <w:t>3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8A27F4" w:rsidRDefault="008A27F4" w:rsidP="00D23DED">
            <w:pPr>
              <w:jc w:val="both"/>
              <w:rPr>
                <w:ins w:id="1" w:author="Balázs" w:date="2018-01-17T15:07:00Z"/>
                <w:bCs/>
              </w:rPr>
            </w:pPr>
          </w:p>
          <w:p w:rsidR="008A27F4" w:rsidRDefault="008A27F4" w:rsidP="00D23DED">
            <w:pPr>
              <w:jc w:val="both"/>
              <w:rPr>
                <w:ins w:id="2" w:author="Balázs" w:date="2018-01-17T15:07:00Z"/>
                <w:bCs/>
              </w:rPr>
            </w:pPr>
            <w:ins w:id="3" w:author="Balázs" w:date="2018-01-17T15:07:00Z">
              <w:r w:rsidRPr="00D260C9">
                <w:rPr>
                  <w:u w:val="single"/>
                </w:rPr>
                <w:t>automata kengyelhajlító, félautomata kengyelhajlító, görgős asztalok</w:t>
              </w:r>
            </w:ins>
          </w:p>
          <w:p w:rsidR="006001D4" w:rsidRDefault="00A22F68" w:rsidP="00D23DED">
            <w:pPr>
              <w:jc w:val="both"/>
              <w:rPr>
                <w:ins w:id="4" w:author="Balázs" w:date="2018-01-17T15:07:00Z"/>
                <w:bCs/>
              </w:rPr>
            </w:pPr>
            <w:del w:id="5" w:author="Balázs" w:date="2018-01-17T15:07:00Z">
              <w:r w:rsidDel="008A27F4">
                <w:rPr>
                  <w:bCs/>
                </w:rPr>
                <w:delText>S</w:delText>
              </w:r>
              <w:r w:rsidRPr="00A22F68" w:rsidDel="008A27F4">
                <w:rPr>
                  <w:bCs/>
                </w:rPr>
                <w:delText>zervoelektromos hajtású kengyelhajlító automata, pneumatikus működtetésű egyengető egység leszorító funkcióval</w:delText>
              </w:r>
              <w:r w:rsidDel="008A27F4">
                <w:rPr>
                  <w:bCs/>
                </w:rPr>
                <w:delText xml:space="preserve"> + </w:delText>
              </w:r>
              <w:r w:rsidRPr="00A22F68" w:rsidDel="008A27F4">
                <w:rPr>
                  <w:bCs/>
                </w:rPr>
                <w:delText>görgős asztal</w:delText>
              </w:r>
              <w:r w:rsidDel="008A27F4">
                <w:rPr>
                  <w:bCs/>
                </w:rPr>
                <w:delText xml:space="preserve"> + </w:delText>
              </w:r>
              <w:r w:rsidRPr="00A22F68" w:rsidDel="008A27F4">
                <w:rPr>
                  <w:bCs/>
                </w:rPr>
                <w:delText>félautomata betonacél hajlítógép</w:delText>
              </w:r>
            </w:del>
          </w:p>
          <w:p w:rsidR="008A27F4" w:rsidRDefault="008A27F4" w:rsidP="00D23DED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eastAsia="MyriadPro-Light"/>
                <w:b/>
                <w:sz w:val="18"/>
                <w:szCs w:val="18"/>
                <w:u w:val="single"/>
              </w:rPr>
              <w:t>S</w:t>
            </w: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zervoelektromos</w:t>
            </w:r>
            <w:proofErr w:type="spellEnd"/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 xml:space="preserve"> hajtású kengyelhajlító automata, pneumatikus működtetésű egyengető egység leszorító funkcióval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adatok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Feldolgozható acélminőség: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700N/mm2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Feldolgozható átmérő, duplaszál: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5-10 mm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Feldolgozható átmérő, szimpla szál: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5-12,7 mm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 xml:space="preserve">Mechanikus csavarorsós működtetésű </w:t>
            </w:r>
            <w:proofErr w:type="spellStart"/>
            <w:r w:rsidRPr="00E50426">
              <w:rPr>
                <w:rFonts w:eastAsia="MyriadPro-Light"/>
                <w:sz w:val="18"/>
                <w:szCs w:val="18"/>
              </w:rPr>
              <w:t>huzalcsavarodásgátló</w:t>
            </w:r>
            <w:proofErr w:type="spellEnd"/>
            <w:r w:rsidRPr="00E50426">
              <w:rPr>
                <w:rFonts w:eastAsia="MyriadPro-Light"/>
                <w:sz w:val="18"/>
                <w:szCs w:val="18"/>
              </w:rPr>
              <w:t xml:space="preserve"> egységgel.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Max. behúzási sebesség: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≥ 100m/perc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Max. hajlítási sebesség: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≥ 1400°/másodperc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Hajlítási szögtartomány: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minimum plusz/mínusz 0-180 fok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Húzóerő: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minimum 10000-16000N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Pontos</w:t>
            </w:r>
            <w:r>
              <w:rPr>
                <w:rFonts w:eastAsia="MyriadPro-Light"/>
                <w:sz w:val="18"/>
                <w:szCs w:val="18"/>
              </w:rPr>
              <w:t>ság</w:t>
            </w:r>
            <w:proofErr w:type="gramStart"/>
            <w:r>
              <w:rPr>
                <w:rFonts w:eastAsia="MyriadPro-Light"/>
                <w:sz w:val="18"/>
                <w:szCs w:val="18"/>
              </w:rPr>
              <w:t>:</w:t>
            </w:r>
            <w:r w:rsidRPr="00E50426">
              <w:rPr>
                <w:rFonts w:eastAsia="MyriadPro-Light"/>
                <w:sz w:val="18"/>
                <w:szCs w:val="18"/>
              </w:rPr>
              <w:t>minimum</w:t>
            </w:r>
            <w:proofErr w:type="gramEnd"/>
            <w:r w:rsidRPr="00E50426">
              <w:rPr>
                <w:rFonts w:eastAsia="MyriadPro-Light"/>
                <w:sz w:val="18"/>
                <w:szCs w:val="18"/>
              </w:rPr>
              <w:t xml:space="preserve"> plusz/mínusz 1mm, ill.plusz/mínusz 1°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Működtető feszültség: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3x400VX50Hz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Beépített teljesítmény: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maximum 20kW</w:t>
            </w:r>
          </w:p>
          <w:p w:rsidR="00A22F68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Főbiztosíték: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maximum 65A</w:t>
            </w:r>
          </w:p>
          <w:p w:rsidR="00A22F68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Megnevezés: görgős asztal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1-pályás, telepített görgős asztal, 8,0 m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>850 mm magas, görgőkkel</w:t>
            </w:r>
          </w:p>
          <w:p w:rsidR="00A22F68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 xml:space="preserve">Megnevezés: </w:t>
            </w: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 xml:space="preserve">félautomata betonacél </w:t>
            </w:r>
            <w:proofErr w:type="spellStart"/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hajlítógép</w:t>
            </w:r>
            <w:proofErr w:type="spellEnd"/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"Szál átmérő: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(450 N/</w:t>
            </w:r>
            <w:r>
              <w:rPr>
                <w:rFonts w:eastAsia="MyriadPro-Light"/>
                <w:sz w:val="18"/>
                <w:szCs w:val="18"/>
              </w:rPr>
              <w:t xml:space="preserve">mm2 szakítószilárdság mellett)" </w:t>
            </w:r>
            <w:r w:rsidRPr="00E50426">
              <w:rPr>
                <w:rFonts w:eastAsia="MyriadPro-Light"/>
                <w:sz w:val="18"/>
                <w:szCs w:val="18"/>
              </w:rPr>
              <w:t>legalább 32 mm-ig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Hajlítási ford. szám: </w:t>
            </w:r>
            <w:r w:rsidRPr="00E50426">
              <w:rPr>
                <w:rFonts w:eastAsia="MyriadPro-Light"/>
                <w:sz w:val="18"/>
                <w:szCs w:val="18"/>
              </w:rPr>
              <w:t>legalább 10/20 1/ min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Elektromos teljesítmény: </w:t>
            </w:r>
            <w:r w:rsidRPr="00E50426">
              <w:rPr>
                <w:rFonts w:eastAsia="MyriadPro-Light"/>
                <w:sz w:val="18"/>
                <w:szCs w:val="18"/>
              </w:rPr>
              <w:t>maximum 3 kW</w:t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2 db tám-sínnel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A22F68" w:rsidRPr="00E50426" w:rsidRDefault="00A22F68" w:rsidP="00A22F68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Érintőképernyős programozó egységgel programozható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38370D" w:rsidRPr="0067579C" w:rsidRDefault="00A22F68" w:rsidP="0067579C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gép alkalmas legyen spi</w:t>
            </w:r>
            <w:r>
              <w:rPr>
                <w:rFonts w:eastAsia="MyriadPro-Light"/>
                <w:sz w:val="18"/>
                <w:szCs w:val="18"/>
              </w:rPr>
              <w:t>rálhajlító készülék fogadására.</w:t>
            </w: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A22F68" w:rsidRPr="0066047B" w:rsidRDefault="00A22F68" w:rsidP="0066047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</w:t>
            </w:r>
            <w:r w:rsidRPr="00A22F68">
              <w:rPr>
                <w:bCs/>
              </w:rPr>
              <w:t>zervoelektromos</w:t>
            </w:r>
            <w:proofErr w:type="spellEnd"/>
            <w:r w:rsidRPr="00A22F68">
              <w:rPr>
                <w:bCs/>
              </w:rPr>
              <w:t xml:space="preserve"> hajtású kengyelhajlító automata, pneumatikus működtetésű egyengető egység leszorító funkcióval</w:t>
            </w: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  <w:r w:rsidRPr="00A22F68">
              <w:rPr>
                <w:bCs/>
              </w:rPr>
              <w:t>görgős asztal</w:t>
            </w:r>
          </w:p>
          <w:p w:rsidR="002F7EB7" w:rsidRDefault="002F7EB7" w:rsidP="002F7EB7">
            <w:pPr>
              <w:jc w:val="both"/>
            </w:pPr>
            <w:proofErr w:type="spellStart"/>
            <w:r>
              <w:t>ajánlatiára</w:t>
            </w:r>
            <w:proofErr w:type="spellEnd"/>
            <w:r>
              <w:t>: nettó</w:t>
            </w:r>
          </w:p>
          <w:p w:rsidR="002F7EB7" w:rsidRDefault="002F7EB7" w:rsidP="002F7EB7">
            <w:pPr>
              <w:jc w:val="both"/>
            </w:pPr>
          </w:p>
          <w:p w:rsidR="002F7EB7" w:rsidRDefault="002F7EB7" w:rsidP="002F7EB7">
            <w:pPr>
              <w:jc w:val="both"/>
            </w:pPr>
            <w:r>
              <w:t>…………. + ÁFA</w:t>
            </w: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2F7EB7" w:rsidRDefault="002F7EB7" w:rsidP="002F7EB7">
            <w:pPr>
              <w:jc w:val="both"/>
              <w:rPr>
                <w:bCs/>
              </w:rPr>
            </w:pPr>
            <w:r w:rsidRPr="00A22F68">
              <w:rPr>
                <w:bCs/>
              </w:rPr>
              <w:t xml:space="preserve">félautomata betonacél </w:t>
            </w:r>
            <w:proofErr w:type="spellStart"/>
            <w:r w:rsidRPr="00A22F68">
              <w:rPr>
                <w:bCs/>
              </w:rPr>
              <w:t>hajlítógép</w:t>
            </w:r>
            <w:proofErr w:type="spellEnd"/>
          </w:p>
          <w:p w:rsidR="002F7EB7" w:rsidRDefault="002F7EB7" w:rsidP="002F7EB7">
            <w:pPr>
              <w:jc w:val="both"/>
            </w:pPr>
            <w:proofErr w:type="spellStart"/>
            <w:r>
              <w:t>ajánlatiára</w:t>
            </w:r>
            <w:proofErr w:type="spellEnd"/>
            <w:r>
              <w:t>: nettó</w:t>
            </w:r>
          </w:p>
          <w:p w:rsidR="002F7EB7" w:rsidRDefault="002F7EB7" w:rsidP="002F7EB7">
            <w:pPr>
              <w:jc w:val="both"/>
            </w:pPr>
          </w:p>
          <w:p w:rsidR="002F7EB7" w:rsidRDefault="002F7EB7" w:rsidP="002F7EB7">
            <w:pPr>
              <w:jc w:val="both"/>
            </w:pPr>
            <w:r>
              <w:t>…………. + ÁFA</w:t>
            </w:r>
          </w:p>
          <w:p w:rsidR="002F7EB7" w:rsidRDefault="002F7EB7" w:rsidP="002F7EB7">
            <w:pPr>
              <w:jc w:val="both"/>
              <w:rPr>
                <w:bCs/>
              </w:rPr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6001D4">
      <w:footerReference w:type="default" r:id="rId8"/>
      <w:pgSz w:w="16838" w:h="11906" w:orient="landscape"/>
      <w:pgMar w:top="1418" w:right="1225" w:bottom="1418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244F01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860AE8">
      <w:rPr>
        <w:rStyle w:val="Oldalszm"/>
        <w:noProof/>
        <w:sz w:val="22"/>
        <w:szCs w:val="22"/>
      </w:rPr>
      <w:t>2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860AE8">
      <w:rPr>
        <w:rStyle w:val="Oldalszm"/>
        <w:noProof/>
        <w:sz w:val="22"/>
        <w:szCs w:val="22"/>
      </w:rPr>
      <w:t>2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9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2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3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5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5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7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29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8"/>
  </w:num>
  <w:num w:numId="5">
    <w:abstractNumId w:val="26"/>
  </w:num>
  <w:num w:numId="6">
    <w:abstractNumId w:val="7"/>
  </w:num>
  <w:num w:numId="7">
    <w:abstractNumId w:val="16"/>
  </w:num>
  <w:num w:numId="8">
    <w:abstractNumId w:val="18"/>
  </w:num>
  <w:num w:numId="9">
    <w:abstractNumId w:val="17"/>
  </w:num>
  <w:num w:numId="10">
    <w:abstractNumId w:val="21"/>
  </w:num>
  <w:num w:numId="11">
    <w:abstractNumId w:val="25"/>
  </w:num>
  <w:num w:numId="12">
    <w:abstractNumId w:val="12"/>
  </w:num>
  <w:num w:numId="13">
    <w:abstractNumId w:val="24"/>
  </w:num>
  <w:num w:numId="14">
    <w:abstractNumId w:val="1"/>
  </w:num>
  <w:num w:numId="15">
    <w:abstractNumId w:val="13"/>
  </w:num>
  <w:num w:numId="16">
    <w:abstractNumId w:val="5"/>
  </w:num>
  <w:num w:numId="17">
    <w:abstractNumId w:val="14"/>
  </w:num>
  <w:num w:numId="18">
    <w:abstractNumId w:val="15"/>
  </w:num>
  <w:num w:numId="19">
    <w:abstractNumId w:val="30"/>
  </w:num>
  <w:num w:numId="20">
    <w:abstractNumId w:val="22"/>
  </w:num>
  <w:num w:numId="21">
    <w:abstractNumId w:val="27"/>
  </w:num>
  <w:num w:numId="22">
    <w:abstractNumId w:val="20"/>
  </w:num>
  <w:num w:numId="23">
    <w:abstractNumId w:val="19"/>
  </w:num>
  <w:num w:numId="24">
    <w:abstractNumId w:val="10"/>
  </w:num>
  <w:num w:numId="25">
    <w:abstractNumId w:val="4"/>
  </w:num>
  <w:num w:numId="26">
    <w:abstractNumId w:val="3"/>
  </w:num>
  <w:num w:numId="27">
    <w:abstractNumId w:val="28"/>
  </w:num>
  <w:num w:numId="28">
    <w:abstractNumId w:val="23"/>
  </w:num>
  <w:num w:numId="29">
    <w:abstractNumId w:val="2"/>
  </w:num>
  <w:num w:numId="30">
    <w:abstractNumId w:val="2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3147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44F01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2F7EB7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0D34"/>
    <w:rsid w:val="00426561"/>
    <w:rsid w:val="00447506"/>
    <w:rsid w:val="00470391"/>
    <w:rsid w:val="00473418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1142F"/>
    <w:rsid w:val="0061616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579C"/>
    <w:rsid w:val="006759C3"/>
    <w:rsid w:val="00681A74"/>
    <w:rsid w:val="006878C1"/>
    <w:rsid w:val="00692B7A"/>
    <w:rsid w:val="00694555"/>
    <w:rsid w:val="006950D9"/>
    <w:rsid w:val="00696F7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0AE8"/>
    <w:rsid w:val="00861B2C"/>
    <w:rsid w:val="00862328"/>
    <w:rsid w:val="0087050A"/>
    <w:rsid w:val="00882E8D"/>
    <w:rsid w:val="008A27F4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2F68"/>
    <w:rsid w:val="00A237D2"/>
    <w:rsid w:val="00A26CB3"/>
    <w:rsid w:val="00A35206"/>
    <w:rsid w:val="00A43763"/>
    <w:rsid w:val="00A43ADE"/>
    <w:rsid w:val="00A60E38"/>
    <w:rsid w:val="00A65032"/>
    <w:rsid w:val="00A678F4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3DED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D5D9A"/>
    <w:rsid w:val="00EE0292"/>
    <w:rsid w:val="00EE0A5D"/>
    <w:rsid w:val="00EE22BF"/>
    <w:rsid w:val="00EE5A6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4</cp:revision>
  <cp:lastPrinted>2017-04-14T20:43:00Z</cp:lastPrinted>
  <dcterms:created xsi:type="dcterms:W3CDTF">2018-01-17T14:08:00Z</dcterms:created>
  <dcterms:modified xsi:type="dcterms:W3CDTF">2018-01-20T12:30:00Z</dcterms:modified>
</cp:coreProperties>
</file>